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17" w:rsidRDefault="004E1A0B" w:rsidP="00D9056C">
      <w:pPr>
        <w:rPr>
          <w:rFonts w:ascii="Verdana" w:hAnsi="Verdana"/>
          <w:sz w:val="36"/>
          <w:szCs w:val="36"/>
        </w:rPr>
      </w:pPr>
      <w:r w:rsidRPr="004E1A0B">
        <w:rPr>
          <w:noProof/>
          <w:lang w:eastAsia="en-AU"/>
        </w:rPr>
        <w:drawing>
          <wp:inline distT="0" distB="0" distL="0" distR="0">
            <wp:extent cx="1709120" cy="116205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733" cy="1163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36"/>
          <w:szCs w:val="36"/>
        </w:rPr>
        <w:t xml:space="preserve">   </w:t>
      </w:r>
      <w:r w:rsidRPr="004E1A0B">
        <w:rPr>
          <w:rFonts w:ascii="Verdana" w:hAnsi="Verdana"/>
          <w:sz w:val="36"/>
          <w:szCs w:val="36"/>
        </w:rPr>
        <w:t>Information Retrieval Chart</w:t>
      </w:r>
    </w:p>
    <w:p w:rsidR="004C6D23" w:rsidRDefault="004E1A0B" w:rsidP="00D9056C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Name:</w:t>
      </w:r>
    </w:p>
    <w:tbl>
      <w:tblPr>
        <w:tblStyle w:val="TableGrid"/>
        <w:tblW w:w="0" w:type="auto"/>
        <w:tblLook w:val="04A0" w:firstRow="1" w:lastRow="0" w:firstColumn="1" w:lastColumn="0" w:noHBand="0" w:noVBand="1"/>
        <w:tblPrChange w:id="0" w:author="M &amp; W Joyce" w:date="2011-04-03T14:45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084"/>
        <w:gridCol w:w="4878"/>
        <w:tblGridChange w:id="1">
          <w:tblGrid>
            <w:gridCol w:w="4286"/>
            <w:gridCol w:w="798"/>
            <w:gridCol w:w="4878"/>
          </w:tblGrid>
        </w:tblGridChange>
      </w:tblGrid>
      <w:tr w:rsidR="004C6D23" w:rsidTr="004E1A0B">
        <w:tc>
          <w:tcPr>
            <w:tcW w:w="5084" w:type="dxa"/>
            <w:tcPrChange w:id="2" w:author="M &amp; W Joyce" w:date="2011-04-03T14:45:00Z">
              <w:tcPr>
                <w:tcW w:w="5379" w:type="dxa"/>
              </w:tcPr>
            </w:tcPrChange>
          </w:tcPr>
          <w:p w:rsidR="004C6D23" w:rsidRPr="00AD3C89" w:rsidRDefault="004C6D23" w:rsidP="00783FDE">
            <w:pPr>
              <w:spacing w:after="200" w:line="276" w:lineRule="auto"/>
              <w:rPr>
                <w:rFonts w:ascii="Verdana" w:hAnsi="Verdana"/>
                <w:b/>
                <w:sz w:val="36"/>
                <w:rPrChange w:id="3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</w:pPr>
            <w:r w:rsidRPr="00AD3C89">
              <w:rPr>
                <w:rFonts w:ascii="Verdana" w:hAnsi="Verdana"/>
                <w:b/>
                <w:sz w:val="36"/>
              </w:rPr>
              <w:t>Focus Question</w:t>
            </w:r>
          </w:p>
        </w:tc>
        <w:tc>
          <w:tcPr>
            <w:tcW w:w="4878" w:type="dxa"/>
            <w:tcPrChange w:id="4" w:author="M &amp; W Joyce" w:date="2011-04-03T14:45:00Z">
              <w:tcPr>
                <w:tcW w:w="7796" w:type="dxa"/>
                <w:gridSpan w:val="2"/>
              </w:tcPr>
            </w:tcPrChange>
          </w:tcPr>
          <w:p w:rsidR="004C6D23" w:rsidRPr="00AD3C89" w:rsidRDefault="004C6D23" w:rsidP="00783FDE">
            <w:pPr>
              <w:spacing w:after="200" w:line="276" w:lineRule="auto"/>
              <w:rPr>
                <w:rFonts w:ascii="Verdana" w:hAnsi="Verdana"/>
                <w:b/>
                <w:sz w:val="36"/>
                <w:rPrChange w:id="5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</w:pPr>
            <w:r w:rsidRPr="00AD3C89">
              <w:rPr>
                <w:rFonts w:ascii="Verdana" w:hAnsi="Verdana"/>
                <w:b/>
                <w:sz w:val="36"/>
                <w:rPrChange w:id="6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  <w:t>What did you find out?</w:t>
            </w:r>
          </w:p>
        </w:tc>
      </w:tr>
      <w:tr w:rsidR="004C6D23" w:rsidTr="004E1A0B">
        <w:tc>
          <w:tcPr>
            <w:tcW w:w="5084" w:type="dxa"/>
            <w:tcPrChange w:id="7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1)</w:t>
            </w:r>
          </w:p>
        </w:tc>
        <w:tc>
          <w:tcPr>
            <w:tcW w:w="4878" w:type="dxa"/>
            <w:tcPrChange w:id="8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9" w:author="M &amp; W Joyce" w:date="2011-04-03T14:45:00Z"/>
              </w:rPr>
            </w:pPr>
            <w:bookmarkStart w:id="10" w:name="_GoBack"/>
            <w:bookmarkEnd w:id="10"/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11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2)</w:t>
            </w:r>
          </w:p>
        </w:tc>
        <w:tc>
          <w:tcPr>
            <w:tcW w:w="4878" w:type="dxa"/>
            <w:tcPrChange w:id="12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13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14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3)</w:t>
            </w:r>
          </w:p>
        </w:tc>
        <w:tc>
          <w:tcPr>
            <w:tcW w:w="4878" w:type="dxa"/>
            <w:tcPrChange w:id="15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16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17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4)</w:t>
            </w:r>
          </w:p>
        </w:tc>
        <w:tc>
          <w:tcPr>
            <w:tcW w:w="4878" w:type="dxa"/>
            <w:tcPrChange w:id="18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19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20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5)</w:t>
            </w:r>
          </w:p>
        </w:tc>
        <w:tc>
          <w:tcPr>
            <w:tcW w:w="4878" w:type="dxa"/>
            <w:tcPrChange w:id="21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22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23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6)</w:t>
            </w:r>
          </w:p>
        </w:tc>
        <w:tc>
          <w:tcPr>
            <w:tcW w:w="4878" w:type="dxa"/>
            <w:tcPrChange w:id="24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783FDE" w:rsidRDefault="00783FDE" w:rsidP="00783FDE"/>
          <w:p w:rsidR="004C6D23" w:rsidRDefault="004C6D23" w:rsidP="00783FDE">
            <w:pPr>
              <w:rPr>
                <w:del w:id="25" w:author="M &amp; W Joyce" w:date="2011-04-03T14:45:00Z"/>
              </w:rPr>
            </w:pPr>
          </w:p>
          <w:p w:rsidR="00996BCF" w:rsidRDefault="00996BCF" w:rsidP="00783FDE"/>
        </w:tc>
      </w:tr>
      <w:tr w:rsidR="004C6D23" w:rsidTr="004E1A0B">
        <w:tc>
          <w:tcPr>
            <w:tcW w:w="5084" w:type="dxa"/>
            <w:tcPrChange w:id="26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7)</w:t>
            </w:r>
          </w:p>
        </w:tc>
        <w:tc>
          <w:tcPr>
            <w:tcW w:w="4878" w:type="dxa"/>
            <w:tcPrChange w:id="27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783FDE" w:rsidRDefault="00783FDE" w:rsidP="00783FDE">
            <w:pPr>
              <w:rPr>
                <w:del w:id="28" w:author="M &amp; W Joyce" w:date="2011-04-03T14:45:00Z"/>
              </w:rPr>
            </w:pPr>
          </w:p>
          <w:p w:rsidR="00996BCF" w:rsidRDefault="00996BCF" w:rsidP="00783FDE"/>
        </w:tc>
      </w:tr>
      <w:tr w:rsidR="004C6D23" w:rsidTr="004E1A0B">
        <w:tc>
          <w:tcPr>
            <w:tcW w:w="5084" w:type="dxa"/>
            <w:tcPrChange w:id="29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8)</w:t>
            </w:r>
          </w:p>
        </w:tc>
        <w:tc>
          <w:tcPr>
            <w:tcW w:w="4878" w:type="dxa"/>
            <w:tcPrChange w:id="30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783FDE" w:rsidRDefault="00783FDE" w:rsidP="00783FDE"/>
          <w:p w:rsidR="00996BCF" w:rsidRDefault="00996BCF" w:rsidP="00783FDE">
            <w:pPr>
              <w:rPr>
                <w:ins w:id="31" w:author="M &amp; W Joyce" w:date="2011-04-03T14:45:00Z"/>
              </w:rPr>
            </w:pPr>
          </w:p>
          <w:p w:rsidR="004C6D23" w:rsidRDefault="004C6D23" w:rsidP="00783FDE"/>
        </w:tc>
      </w:tr>
      <w:tr w:rsidR="004C6D23" w:rsidTr="004E1A0B">
        <w:tc>
          <w:tcPr>
            <w:tcW w:w="5084" w:type="dxa"/>
            <w:tcPrChange w:id="32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9)</w:t>
            </w:r>
          </w:p>
        </w:tc>
        <w:tc>
          <w:tcPr>
            <w:tcW w:w="4878" w:type="dxa"/>
            <w:tcPrChange w:id="33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783FDE" w:rsidRDefault="00783FDE" w:rsidP="00783FDE">
            <w:pPr>
              <w:rPr>
                <w:del w:id="34" w:author="M &amp; W Joyce" w:date="2011-04-03T14:45:00Z"/>
              </w:rPr>
            </w:pPr>
          </w:p>
          <w:p w:rsidR="00996BCF" w:rsidRDefault="00996BCF" w:rsidP="00783FDE"/>
        </w:tc>
      </w:tr>
      <w:tr w:rsidR="004C6D23" w:rsidTr="004E1A0B">
        <w:tc>
          <w:tcPr>
            <w:tcW w:w="5084" w:type="dxa"/>
            <w:tcPrChange w:id="35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10)</w:t>
            </w:r>
          </w:p>
        </w:tc>
        <w:tc>
          <w:tcPr>
            <w:tcW w:w="4878" w:type="dxa"/>
            <w:tcPrChange w:id="36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783FDE" w:rsidRDefault="00783FDE" w:rsidP="00783FDE"/>
        </w:tc>
      </w:tr>
    </w:tbl>
    <w:p w:rsidR="004C6D23" w:rsidRDefault="004C6D23"/>
    <w:sectPr w:rsidR="004C6D23" w:rsidSect="000041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23"/>
    <w:rsid w:val="00004117"/>
    <w:rsid w:val="00095536"/>
    <w:rsid w:val="002B34C8"/>
    <w:rsid w:val="003708AD"/>
    <w:rsid w:val="004367E7"/>
    <w:rsid w:val="004C6D23"/>
    <w:rsid w:val="004E1A0B"/>
    <w:rsid w:val="005016AD"/>
    <w:rsid w:val="00783FDE"/>
    <w:rsid w:val="0082420D"/>
    <w:rsid w:val="00996BCF"/>
    <w:rsid w:val="00AD3C89"/>
    <w:rsid w:val="00D9056C"/>
    <w:rsid w:val="00F500BB"/>
    <w:rsid w:val="00F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1700-4921-4AFD-A2CC-1F60FD95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&amp; W Joyce</dc:creator>
  <cp:keywords/>
  <dc:description/>
  <cp:lastModifiedBy>M &amp; W Joyce</cp:lastModifiedBy>
  <cp:revision>4</cp:revision>
  <dcterms:created xsi:type="dcterms:W3CDTF">2011-04-04T02:23:00Z</dcterms:created>
  <dcterms:modified xsi:type="dcterms:W3CDTF">2011-04-04T02:27:00Z</dcterms:modified>
</cp:coreProperties>
</file>